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80D57CA" w:rsidR="00776004" w:rsidRPr="00954CD7" w:rsidRDefault="002905C0" w:rsidP="00564664">
      <w:pPr>
        <w:pStyle w:val="Documentname"/>
      </w:pPr>
      <w:r>
        <w:rPr>
          <w:bCs/>
        </w:rPr>
        <w:t>Environmental M</w:t>
      </w:r>
      <w:r w:rsidR="000E5DC1">
        <w:rPr>
          <w:bCs/>
        </w:rPr>
        <w:t xml:space="preserve">anagement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AAA8636" w:rsidR="005378B8" w:rsidRPr="00405755" w:rsidRDefault="005378B8" w:rsidP="005378B8">
      <w:pPr>
        <w:pStyle w:val="Editionnumber"/>
      </w:pPr>
      <w:r w:rsidRPr="00405755">
        <w:t xml:space="preserve">Edition </w:t>
      </w:r>
      <w:r w:rsidR="00ED4818">
        <w:t>2</w:t>
      </w:r>
      <w:r w:rsidRPr="00405755">
        <w:t>.0</w:t>
      </w:r>
    </w:p>
    <w:p w14:paraId="69E4C9F6" w14:textId="1747CC34" w:rsidR="006A48A6" w:rsidRDefault="00ED4818" w:rsidP="005378B8">
      <w:pPr>
        <w:pStyle w:val="Documentdate"/>
      </w:pPr>
      <w:r>
        <w:t>March 2019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  <w:tr w:rsidR="00ED4818" w:rsidRPr="00405755" w14:paraId="3BAB27A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1627B" w14:textId="2099CE3B" w:rsidR="00ED4818" w:rsidRDefault="00ED4818" w:rsidP="00914E26">
            <w:pPr>
              <w:pStyle w:val="Tabletext"/>
            </w:pPr>
            <w:r>
              <w:t>18</w:t>
            </w:r>
            <w:r w:rsidRPr="00ED4818"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vAlign w:val="center"/>
          </w:tcPr>
          <w:p w14:paraId="185BC60D" w14:textId="4F370570" w:rsidR="00ED4818" w:rsidRDefault="00ED4818" w:rsidP="00914E26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vAlign w:val="center"/>
          </w:tcPr>
          <w:p w14:paraId="13C9B180" w14:textId="77777777" w:rsidR="00ED4818" w:rsidRDefault="00ED4818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Pr="00A75F6D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5D9A8D20" w:rsidR="00207F87" w:rsidRPr="00A75F6D" w:rsidRDefault="00A80113" w:rsidP="009836D4">
      <w:pPr>
        <w:pStyle w:val="List1-recommendation"/>
        <w:numPr>
          <w:ilvl w:val="0"/>
          <w:numId w:val="38"/>
        </w:numPr>
      </w:pPr>
      <w:r w:rsidRPr="00A75F6D">
        <w:t xml:space="preserve">IALA’s </w:t>
      </w:r>
      <w:r w:rsidR="00C50E75" w:rsidRPr="00A75F6D">
        <w:t>strategic vision and goals</w:t>
      </w:r>
      <w:r w:rsidRPr="00A75F6D">
        <w:t xml:space="preserve"> support implementation of the </w:t>
      </w:r>
      <w:r w:rsidR="00207F87" w:rsidRPr="00A75F6D">
        <w:t>United Nations (UN) Sustainab</w:t>
      </w:r>
      <w:ins w:id="1" w:author="Kevin Gregory" w:date="2019-04-05T11:05:00Z">
        <w:r w:rsidR="00ED2239">
          <w:t>le</w:t>
        </w:r>
      </w:ins>
      <w:del w:id="2" w:author="Kevin Gregory" w:date="2019-04-05T11:05:00Z">
        <w:r w:rsidR="00207F87" w:rsidRPr="00A75F6D" w:rsidDel="00ED2239">
          <w:delText>ility</w:delText>
        </w:r>
      </w:del>
      <w:r w:rsidR="00207F87" w:rsidRPr="00A75F6D">
        <w:t xml:space="preserve"> Development Goals</w:t>
      </w:r>
      <w:r w:rsidRPr="00A75F6D">
        <w:t xml:space="preserve">, </w:t>
      </w:r>
      <w:proofErr w:type="gramStart"/>
      <w:r w:rsidRPr="00A75F6D">
        <w:t>in particular Goal</w:t>
      </w:r>
      <w:proofErr w:type="gramEnd"/>
      <w:r w:rsidRPr="00A75F6D">
        <w:t xml:space="preserve"> 14 ‘Life Below Water’.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proofErr w:type="spellStart"/>
      <w:r w:rsidR="00CE4C2C" w:rsidRPr="00302189">
        <w:t>AtoN</w:t>
      </w:r>
      <w:proofErr w:type="spellEnd"/>
      <w:r w:rsidR="00CE4C2C" w:rsidRPr="00302189">
        <w:t xml:space="preserve"> </w:t>
      </w:r>
      <w:r w:rsidR="00954CD7" w:rsidRPr="00302189">
        <w:t>Engineering and Sustainability Committee</w:t>
      </w:r>
      <w:r w:rsidRPr="00302189">
        <w:t>,</w:t>
      </w:r>
    </w:p>
    <w:p w14:paraId="0426D805" w14:textId="3C20E110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r w:rsidR="008222DE" w:rsidRPr="00302189">
        <w:t>Environmental Management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01F82990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implement </w:t>
      </w:r>
      <w:r w:rsidR="00053255" w:rsidRPr="00302189">
        <w:t xml:space="preserve">a </w:t>
      </w:r>
      <w:r w:rsidR="005B3EC8" w:rsidRPr="00302189">
        <w:t>formal system</w:t>
      </w:r>
      <w:r w:rsidR="00053255" w:rsidRPr="00302189">
        <w:t xml:space="preserve"> to </w:t>
      </w:r>
      <w:r w:rsidR="0096269D" w:rsidRPr="00302189">
        <w:t>protect the marine environment and 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</w:t>
      </w:r>
      <w:proofErr w:type="spellStart"/>
      <w:r w:rsidR="00CE4C2C">
        <w:t>AtoN</w:t>
      </w:r>
      <w:proofErr w:type="spellEnd"/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0"/>
    <w:p w14:paraId="6B311C9E" w14:textId="42FF902C" w:rsidR="0044753A" w:rsidRDefault="0044753A" w:rsidP="00954CD7">
      <w:pPr>
        <w:pStyle w:val="BodyText"/>
      </w:pPr>
    </w:p>
    <w:p w14:paraId="614ABD2D" w14:textId="7D70D12E" w:rsidR="00207F87" w:rsidRDefault="00207F87" w:rsidP="00954CD7">
      <w:pPr>
        <w:pStyle w:val="BodyText"/>
      </w:pPr>
    </w:p>
    <w:p w14:paraId="6C15BE21" w14:textId="027D2979" w:rsidR="00A75F6D" w:rsidRDefault="00A75F6D" w:rsidP="00954CD7">
      <w:pPr>
        <w:pStyle w:val="BodyText"/>
      </w:pPr>
    </w:p>
    <w:p w14:paraId="16ACB1F8" w14:textId="3F04D357" w:rsidR="00A75F6D" w:rsidRDefault="00537449" w:rsidP="00A75F6D">
      <w:pPr>
        <w:pStyle w:val="Annex"/>
      </w:pPr>
      <w:ins w:id="3" w:author="Axel Hahn" w:date="2019-04-04T07:18:00Z">
        <w:r>
          <w:t xml:space="preserve">Contributions to </w:t>
        </w:r>
      </w:ins>
      <w:r w:rsidR="00A75F6D">
        <w:t>United Nations Sustainable development Goals</w:t>
      </w:r>
    </w:p>
    <w:p w14:paraId="5B51ECD6" w14:textId="52A60915" w:rsidR="00A75F6D" w:rsidRDefault="00A75F6D" w:rsidP="00954CD7">
      <w:pPr>
        <w:pStyle w:val="BodyText"/>
      </w:pPr>
    </w:p>
    <w:p w14:paraId="46B73F73" w14:textId="77777777" w:rsidR="00A75F6D" w:rsidRDefault="00A75F6D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559BA985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del w:id="4" w:author="Axel Hahn" w:date="2019-04-04T07:22:00Z">
              <w:r w:rsidDel="00DC02F9">
                <w:rPr>
                  <w:i/>
                </w:rPr>
                <w:delText xml:space="preserve">AtoN </w:delText>
              </w:r>
            </w:del>
            <w:r>
              <w:rPr>
                <w:i/>
              </w:rPr>
              <w:t xml:space="preserve">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</w:t>
            </w:r>
            <w:del w:id="5" w:author="Axel Hahn" w:date="2019-04-04T07:20:00Z">
              <w:r w:rsidDel="00537449">
                <w:rPr>
                  <w:i/>
                </w:rPr>
                <w:delText xml:space="preserve">and </w:delText>
              </w:r>
            </w:del>
            <w:ins w:id="6" w:author="Axel Hahn" w:date="2019-04-04T07:20:00Z">
              <w:r w:rsidR="00537449">
                <w:rPr>
                  <w:i/>
                </w:rPr>
                <w:t xml:space="preserve">which </w:t>
              </w:r>
            </w:ins>
            <w:ins w:id="7" w:author="Axel Hahn" w:date="2019-04-04T07:21:00Z">
              <w:r w:rsidR="00537449">
                <w:rPr>
                  <w:i/>
                </w:rPr>
                <w:t>contributes to</w:t>
              </w:r>
            </w:ins>
            <w:ins w:id="8" w:author="Axel Hahn" w:date="2019-04-04T07:20:00Z">
              <w:r w:rsidR="00537449">
                <w:rPr>
                  <w:i/>
                </w:rPr>
                <w:t xml:space="preserve"> </w:t>
              </w:r>
            </w:ins>
            <w:del w:id="9" w:author="Axel Hahn" w:date="2019-04-04T07:21:00Z">
              <w:r w:rsidDel="00537449">
                <w:rPr>
                  <w:i/>
                </w:rPr>
                <w:delText xml:space="preserve">the </w:delText>
              </w:r>
            </w:del>
            <w:r>
              <w:rPr>
                <w:i/>
              </w:rPr>
              <w:t>economic growth</w:t>
            </w:r>
            <w:ins w:id="10" w:author="Axel Hahn" w:date="2019-04-04T07:21:00Z">
              <w:r w:rsidR="00537449">
                <w:rPr>
                  <w:i/>
                </w:rPr>
                <w:t>.</w:t>
              </w:r>
            </w:ins>
            <w:del w:id="11" w:author="Axel Hahn" w:date="2019-04-04T07:21:00Z">
              <w:r w:rsidDel="00537449">
                <w:rPr>
                  <w:i/>
                </w:rPr>
                <w:delText xml:space="preserve"> it supports.</w:delText>
              </w:r>
            </w:del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D8AAEEA" w14:textId="5B357119" w:rsidR="00207F87" w:rsidRDefault="00207F87" w:rsidP="009836D4">
            <w:r>
              <w:rPr>
                <w:i/>
                <w:szCs w:val="18"/>
              </w:rPr>
              <w:t>IA</w:t>
            </w:r>
            <w:r w:rsidR="00CF7E43">
              <w:rPr>
                <w:i/>
                <w:szCs w:val="18"/>
              </w:rPr>
              <w:t>LA’s capacity building</w:t>
            </w:r>
            <w:r w:rsidR="0071587C">
              <w:rPr>
                <w:i/>
                <w:szCs w:val="18"/>
              </w:rPr>
              <w:t>,</w:t>
            </w:r>
            <w:r w:rsidR="00CF7E43">
              <w:rPr>
                <w:i/>
                <w:szCs w:val="18"/>
              </w:rPr>
              <w:t xml:space="preserve"> training </w:t>
            </w:r>
            <w:r w:rsidR="0071587C">
              <w:rPr>
                <w:i/>
                <w:szCs w:val="18"/>
              </w:rPr>
              <w:t xml:space="preserve">program and missions undertaken by the WWA contribute to all coastal states having the necessary skills for </w:t>
            </w:r>
            <w:proofErr w:type="spellStart"/>
            <w:r w:rsidR="0071587C">
              <w:rPr>
                <w:i/>
                <w:szCs w:val="18"/>
              </w:rPr>
              <w:t>AtoN</w:t>
            </w:r>
            <w:proofErr w:type="spellEnd"/>
            <w:r w:rsidR="0071587C">
              <w:rPr>
                <w:i/>
                <w:szCs w:val="18"/>
              </w:rPr>
              <w:t xml:space="preserve"> provision</w:t>
            </w:r>
            <w:ins w:id="12" w:author="Axel Hahn" w:date="2019-04-04T07:33:00Z">
              <w:r w:rsidR="000D4E8B">
                <w:rPr>
                  <w:i/>
                  <w:szCs w:val="18"/>
                </w:rPr>
                <w:t>ing</w:t>
              </w:r>
            </w:ins>
            <w:r w:rsidR="0071587C">
              <w:rPr>
                <w:i/>
                <w:szCs w:val="18"/>
              </w:rPr>
              <w:t>.</w:t>
            </w:r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3B9D1AB4" w:rsidR="00A80113" w:rsidRDefault="00A80113" w:rsidP="00A80113">
            <w:r>
              <w:rPr>
                <w:i/>
              </w:rPr>
              <w:t xml:space="preserve">Through continued improvement of </w:t>
            </w:r>
            <w:del w:id="13" w:author="Axel Hahn" w:date="2019-04-04T07:23:00Z">
              <w:r w:rsidDel="00DC02F9">
                <w:rPr>
                  <w:i/>
                </w:rPr>
                <w:delText xml:space="preserve">AtoN </w:delText>
              </w:r>
            </w:del>
            <w:r>
              <w:rPr>
                <w:i/>
              </w:rPr>
              <w:t xml:space="preserve">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</w:t>
            </w:r>
            <w:ins w:id="14" w:author="Axel Hahn" w:date="2019-04-04T07:21:00Z">
              <w:r w:rsidR="00537449">
                <w:rPr>
                  <w:i/>
                </w:rPr>
                <w:t xml:space="preserve">which contributes to </w:t>
              </w:r>
            </w:ins>
            <w:ins w:id="15" w:author="Axel Hahn" w:date="2019-04-04T07:24:00Z">
              <w:r w:rsidR="00DC02F9">
                <w:rPr>
                  <w:i/>
                </w:rPr>
                <w:t xml:space="preserve">sustainable </w:t>
              </w:r>
            </w:ins>
            <w:ins w:id="16" w:author="Axel Hahn" w:date="2019-04-04T07:23:00Z">
              <w:r w:rsidR="00DC02F9">
                <w:rPr>
                  <w:i/>
                </w:rPr>
                <w:t>logistics.</w:t>
              </w:r>
            </w:ins>
            <w:del w:id="17" w:author="Axel Hahn" w:date="2019-04-04T07:21:00Z">
              <w:r w:rsidDel="00537449">
                <w:rPr>
                  <w:i/>
                </w:rPr>
                <w:delText>and the economic growth it supports.</w:delText>
              </w:r>
            </w:del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362899B2" w14:textId="646D99A3" w:rsidR="00A80113" w:rsidRDefault="00673FF2" w:rsidP="00673FF2">
            <w:r w:rsidRPr="00673FF2">
              <w:rPr>
                <w:i/>
                <w:szCs w:val="18"/>
              </w:rPr>
              <w:t>Sustainab</w:t>
            </w:r>
            <w:r>
              <w:rPr>
                <w:i/>
                <w:szCs w:val="18"/>
              </w:rPr>
              <w:t xml:space="preserve">ility relies </w:t>
            </w:r>
            <w:r w:rsidRPr="00673FF2">
              <w:rPr>
                <w:i/>
                <w:szCs w:val="18"/>
              </w:rPr>
              <w:t xml:space="preserve">on a secure supply chain. </w:t>
            </w:r>
            <w:r>
              <w:rPr>
                <w:i/>
                <w:szCs w:val="18"/>
              </w:rPr>
              <w:t xml:space="preserve">IALA contributes to this through provision of </w:t>
            </w:r>
            <w:del w:id="18" w:author="Axel Hahn" w:date="2019-04-04T07:33:00Z">
              <w:r w:rsidDel="000D4E8B">
                <w:rPr>
                  <w:i/>
                  <w:szCs w:val="18"/>
                </w:rPr>
                <w:delText xml:space="preserve">AtoN </w:delText>
              </w:r>
            </w:del>
            <w:r>
              <w:rPr>
                <w:i/>
                <w:szCs w:val="18"/>
              </w:rPr>
              <w:t xml:space="preserve">standards and the increased safety </w:t>
            </w:r>
            <w:del w:id="19" w:author="Axel Hahn" w:date="2019-04-04T07:34:00Z">
              <w:r w:rsidDel="000D4E8B">
                <w:rPr>
                  <w:i/>
                  <w:szCs w:val="18"/>
                </w:rPr>
                <w:delText xml:space="preserve">to </w:delText>
              </w:r>
            </w:del>
            <w:ins w:id="20" w:author="Axel Hahn" w:date="2019-04-04T07:34:00Z">
              <w:r w:rsidR="000D4E8B">
                <w:rPr>
                  <w:i/>
                  <w:szCs w:val="18"/>
                </w:rPr>
                <w:t xml:space="preserve">and efficiency of </w:t>
              </w:r>
            </w:ins>
            <w:r>
              <w:rPr>
                <w:i/>
                <w:szCs w:val="18"/>
              </w:rPr>
              <w:t>shipping.</w:t>
            </w:r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7D6232C0" w:rsidR="009836D4" w:rsidRDefault="00673FF2" w:rsidP="009836D4">
            <w:r>
              <w:rPr>
                <w:i/>
                <w:szCs w:val="18"/>
              </w:rPr>
              <w:t>Healthy oceans are critical</w:t>
            </w:r>
            <w:ins w:id="21" w:author="Axel Hahn" w:date="2019-04-04T07:27:00Z">
              <w:r w:rsidR="00DC02F9">
                <w:rPr>
                  <w:i/>
                  <w:szCs w:val="18"/>
                </w:rPr>
                <w:t xml:space="preserve"> for human health</w:t>
              </w:r>
            </w:ins>
            <w:r>
              <w:rPr>
                <w:i/>
                <w:szCs w:val="18"/>
              </w:rPr>
              <w:t>. IALA</w:t>
            </w:r>
            <w:ins w:id="22" w:author="Axel Hahn" w:date="2019-04-04T07:25:00Z">
              <w:r w:rsidR="00DC02F9">
                <w:rPr>
                  <w:i/>
                  <w:szCs w:val="18"/>
                </w:rPr>
                <w:t>’s</w:t>
              </w:r>
            </w:ins>
            <w:r>
              <w:rPr>
                <w:i/>
                <w:szCs w:val="18"/>
              </w:rPr>
              <w:t xml:space="preserve"> continue</w:t>
            </w:r>
            <w:ins w:id="23" w:author="Axel Hahn" w:date="2019-04-04T07:25:00Z">
              <w:r w:rsidR="00DC02F9">
                <w:rPr>
                  <w:i/>
                  <w:szCs w:val="18"/>
                </w:rPr>
                <w:t>d</w:t>
              </w:r>
            </w:ins>
            <w:del w:id="24" w:author="Axel Hahn" w:date="2019-04-04T07:24:00Z">
              <w:r w:rsidDel="00DC02F9">
                <w:rPr>
                  <w:i/>
                  <w:szCs w:val="18"/>
                </w:rPr>
                <w:delText>d</w:delText>
              </w:r>
            </w:del>
            <w:r>
              <w:rPr>
                <w:i/>
                <w:szCs w:val="18"/>
              </w:rPr>
              <w:t xml:space="preserve"> develop</w:t>
            </w:r>
            <w:ins w:id="25" w:author="Axel Hahn" w:date="2019-04-04T07:28:00Z">
              <w:r w:rsidR="00DC02F9">
                <w:rPr>
                  <w:i/>
                  <w:szCs w:val="18"/>
                </w:rPr>
                <w:t>ment</w:t>
              </w:r>
            </w:ins>
            <w:r>
              <w:rPr>
                <w:i/>
                <w:szCs w:val="18"/>
              </w:rPr>
              <w:t xml:space="preserve"> of </w:t>
            </w:r>
            <w:del w:id="26" w:author="Axel Hahn" w:date="2019-04-04T07:23:00Z">
              <w:r w:rsidDel="00DC02F9">
                <w:rPr>
                  <w:i/>
                  <w:szCs w:val="18"/>
                </w:rPr>
                <w:delText xml:space="preserve">AtoN </w:delText>
              </w:r>
            </w:del>
            <w:r>
              <w:rPr>
                <w:i/>
                <w:szCs w:val="18"/>
              </w:rPr>
              <w:t>standards contribute to clean and abundant</w:t>
            </w:r>
            <w:ins w:id="27" w:author="Axel Hahn" w:date="2019-04-04T07:27:00Z">
              <w:r w:rsidR="00DC02F9">
                <w:rPr>
                  <w:i/>
                  <w:szCs w:val="18"/>
                </w:rPr>
                <w:t xml:space="preserve"> coastlines </w:t>
              </w:r>
              <w:proofErr w:type="gramStart"/>
              <w:r w:rsidR="00DC02F9">
                <w:rPr>
                  <w:i/>
                  <w:szCs w:val="18"/>
                </w:rPr>
                <w:t xml:space="preserve">and </w:t>
              </w:r>
            </w:ins>
            <w:r>
              <w:rPr>
                <w:i/>
                <w:szCs w:val="18"/>
              </w:rPr>
              <w:t xml:space="preserve"> oceans</w:t>
            </w:r>
            <w:proofErr w:type="gramEnd"/>
            <w:r>
              <w:rPr>
                <w:i/>
                <w:szCs w:val="18"/>
              </w:rPr>
              <w:t>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143662C6" w:rsidR="009836D4" w:rsidRDefault="009836D4" w:rsidP="009836D4">
            <w:r>
              <w:rPr>
                <w:i/>
                <w:szCs w:val="18"/>
              </w:rPr>
              <w:t xml:space="preserve">IALA continues to promote sustainability and an ethos </w:t>
            </w:r>
            <w:ins w:id="28" w:author="Axel Hahn" w:date="2019-04-04T07:35:00Z">
              <w:r w:rsidR="000D4E8B">
                <w:rPr>
                  <w:i/>
                  <w:szCs w:val="18"/>
                </w:rPr>
                <w:t xml:space="preserve">of </w:t>
              </w:r>
            </w:ins>
            <w:r>
              <w:rPr>
                <w:i/>
                <w:szCs w:val="18"/>
              </w:rPr>
              <w:t xml:space="preserve">environmental management in the design and operation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6F1F576D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del w:id="29" w:author="Axel Hahn" w:date="2019-04-04T07:29:00Z">
              <w:r w:rsidRPr="009E504F" w:rsidDel="00DC02F9">
                <w:rPr>
                  <w:i/>
                  <w:szCs w:val="18"/>
                </w:rPr>
                <w:delText xml:space="preserve">The </w:delText>
              </w:r>
            </w:del>
            <w:r w:rsidRPr="009E504F">
              <w:rPr>
                <w:i/>
                <w:szCs w:val="18"/>
              </w:rPr>
              <w:t xml:space="preserve">IALA </w:t>
            </w:r>
            <w:del w:id="30" w:author="Axel Hahn" w:date="2019-04-04T07:28:00Z">
              <w:r w:rsidRPr="009E504F" w:rsidDel="00DC02F9">
                <w:rPr>
                  <w:i/>
                  <w:szCs w:val="18"/>
                </w:rPr>
                <w:delText xml:space="preserve">WWA </w:delText>
              </w:r>
            </w:del>
            <w:r w:rsidRPr="009E504F">
              <w:rPr>
                <w:i/>
                <w:szCs w:val="18"/>
              </w:rPr>
              <w:t>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Maritime 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630807EF" w:rsidR="00207F87" w:rsidRPr="00495E11" w:rsidRDefault="00673FF2" w:rsidP="009836D4">
            <w:pPr>
              <w:rPr>
                <w:i/>
                <w:szCs w:val="18"/>
              </w:rPr>
            </w:pPr>
            <w:r>
              <w:rPr>
                <w:i/>
                <w:szCs w:val="18"/>
              </w:rPr>
              <w:t xml:space="preserve">IALA provides guidance on sustainability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services</w:t>
            </w:r>
            <w:ins w:id="31" w:author="Axel Hahn" w:date="2019-04-04T07:36:00Z">
              <w:r w:rsidR="000D4E8B">
                <w:rPr>
                  <w:i/>
                  <w:szCs w:val="18"/>
                </w:rPr>
                <w:t xml:space="preserve"> and promotes e-Navigation to ensure efficient transportation a</w:t>
              </w:r>
            </w:ins>
            <w:ins w:id="32" w:author="Axel Hahn" w:date="2019-04-04T07:37:00Z">
              <w:r w:rsidR="000D4E8B">
                <w:rPr>
                  <w:i/>
                  <w:szCs w:val="18"/>
                </w:rPr>
                <w:t>nd sustainable use of resources.</w:t>
              </w:r>
            </w:ins>
            <w:del w:id="33" w:author="Axel Hahn" w:date="2019-04-04T07:37:00Z">
              <w:r w:rsidDel="000D4E8B">
                <w:rPr>
                  <w:i/>
                  <w:szCs w:val="18"/>
                </w:rPr>
                <w:delText>, including the need to control the impact of air pollution on our climate.</w:delText>
              </w:r>
            </w:del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2C584BC0" w:rsidR="009836D4" w:rsidRDefault="009836D4" w:rsidP="009836D4">
            <w:r>
              <w:rPr>
                <w:i/>
                <w:szCs w:val="18"/>
              </w:rPr>
              <w:t xml:space="preserve">IALA </w:t>
            </w:r>
            <w:ins w:id="34" w:author="Kevin Gregory" w:date="2019-04-05T11:06:00Z">
              <w:r w:rsidR="00ED2239">
                <w:rPr>
                  <w:i/>
                  <w:szCs w:val="18"/>
                </w:rPr>
                <w:t xml:space="preserve">promotes and </w:t>
              </w:r>
            </w:ins>
            <w:bookmarkStart w:id="35" w:name="_GoBack"/>
            <w:bookmarkEnd w:id="35"/>
            <w:r>
              <w:rPr>
                <w:i/>
                <w:szCs w:val="18"/>
              </w:rPr>
              <w:t>supports gender</w:t>
            </w:r>
            <w:ins w:id="36" w:author="Axel Hahn" w:date="2019-04-04T07:29:00Z">
              <w:r w:rsidR="00DC02F9">
                <w:rPr>
                  <w:i/>
                  <w:szCs w:val="18"/>
                </w:rPr>
                <w:t xml:space="preserve"> </w:t>
              </w:r>
            </w:ins>
            <w:del w:id="37" w:author="Axel Hahn" w:date="2019-04-04T07:29:00Z">
              <w:r w:rsidDel="00DC02F9">
                <w:rPr>
                  <w:i/>
                  <w:szCs w:val="18"/>
                </w:rPr>
                <w:delText xml:space="preserve"> </w:delText>
              </w:r>
            </w:del>
            <w:ins w:id="38" w:author="Axel Hahn" w:date="2019-04-04T07:29:00Z">
              <w:r w:rsidR="00DC02F9">
                <w:rPr>
                  <w:i/>
                  <w:szCs w:val="18"/>
                </w:rPr>
                <w:t>e</w:t>
              </w:r>
            </w:ins>
            <w:r>
              <w:rPr>
                <w:i/>
                <w:szCs w:val="18"/>
              </w:rPr>
              <w:t>quality and empowers 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68F7CC7B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, contributing to protection the marine environment from shipping</w:t>
            </w:r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1266EBF0" w14:textId="342DFBE1" w:rsidR="00207F87" w:rsidRDefault="009836D4" w:rsidP="009836D4">
            <w:r>
              <w:rPr>
                <w:i/>
                <w:szCs w:val="18"/>
              </w:rPr>
              <w:t xml:space="preserve">IALA recommends robust waste management principles are adopted in all </w:t>
            </w:r>
            <w:del w:id="39" w:author="Axel Hahn" w:date="2019-04-04T07:30:00Z">
              <w:r w:rsidDel="00DC02F9">
                <w:rPr>
                  <w:i/>
                  <w:szCs w:val="18"/>
                </w:rPr>
                <w:delText xml:space="preserve">AtoN </w:delText>
              </w:r>
            </w:del>
            <w:r>
              <w:rPr>
                <w:i/>
                <w:szCs w:val="18"/>
              </w:rPr>
              <w:t xml:space="preserve">activities, reducing impact on our </w:t>
            </w:r>
            <w:del w:id="40" w:author="Axel Hahn" w:date="2019-04-04T07:31:00Z">
              <w:r w:rsidDel="00DC02F9">
                <w:rPr>
                  <w:i/>
                  <w:szCs w:val="18"/>
                </w:rPr>
                <w:delText>waters</w:delText>
              </w:r>
            </w:del>
            <w:ins w:id="41" w:author="Axel Hahn" w:date="2019-04-04T07:31:00Z">
              <w:r w:rsidR="00DC02F9">
                <w:rPr>
                  <w:i/>
                  <w:szCs w:val="18"/>
                </w:rPr>
                <w:t>environment</w:t>
              </w:r>
            </w:ins>
            <w:r>
              <w:rPr>
                <w:i/>
                <w:szCs w:val="18"/>
              </w:rPr>
              <w:t>.</w:t>
            </w:r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5F61153A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 xml:space="preserve">Life on land is </w:t>
            </w:r>
            <w:r>
              <w:rPr>
                <w:i/>
              </w:rPr>
              <w:t xml:space="preserve">complimented and </w:t>
            </w:r>
            <w:r w:rsidRPr="00673FF2">
              <w:rPr>
                <w:i/>
              </w:rPr>
              <w:t>supported by life at sea.</w:t>
            </w:r>
            <w:r>
              <w:rPr>
                <w:i/>
              </w:rPr>
              <w:t xml:space="preserve"> IALA continues to develop the highest standards </w:t>
            </w:r>
            <w:del w:id="42" w:author="Axel Hahn" w:date="2019-04-04T07:38:00Z">
              <w:r w:rsidDel="000D4E8B">
                <w:rPr>
                  <w:i/>
                </w:rPr>
                <w:delText xml:space="preserve">in AtoN provision </w:delText>
              </w:r>
            </w:del>
            <w:r>
              <w:rPr>
                <w:i/>
              </w:rPr>
              <w:t>for maritime safety</w:t>
            </w:r>
            <w:ins w:id="43" w:author="Axel Hahn" w:date="2019-04-04T07:39:00Z">
              <w:r w:rsidR="000D4E8B">
                <w:rPr>
                  <w:i/>
                </w:rPr>
                <w:t xml:space="preserve"> and efficiency of maritime activities</w:t>
              </w:r>
            </w:ins>
            <w:r>
              <w:rPr>
                <w:i/>
              </w:rPr>
              <w:t>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20B8CE57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 and modern, clean </w:t>
            </w:r>
            <w:del w:id="44" w:author="Axel Hahn" w:date="2019-04-04T07:31:00Z">
              <w:r w:rsidDel="00DC02F9">
                <w:rPr>
                  <w:i/>
                  <w:szCs w:val="18"/>
                </w:rPr>
                <w:delText xml:space="preserve">AtoN </w:delText>
              </w:r>
            </w:del>
            <w:r>
              <w:rPr>
                <w:i/>
                <w:szCs w:val="18"/>
              </w:rPr>
              <w:t>equipment.</w:t>
            </w:r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62C180C3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>A</w:t>
            </w:r>
            <w:ins w:id="45" w:author="Axel Hahn" w:date="2019-04-04T07:41:00Z">
              <w:r w:rsidR="000D4E8B">
                <w:rPr>
                  <w:i/>
                  <w:szCs w:val="18"/>
                </w:rPr>
                <w:t xml:space="preserve"> </w:t>
              </w:r>
              <w:proofErr w:type="gramStart"/>
              <w:r w:rsidR="000D4E8B">
                <w:rPr>
                  <w:i/>
                  <w:szCs w:val="18"/>
                </w:rPr>
                <w:t xml:space="preserve">as a </w:t>
              </w:r>
            </w:ins>
            <w:ins w:id="46" w:author="Axel Hahn" w:date="2019-04-04T07:42:00Z">
              <w:r w:rsidR="000D4E8B">
                <w:rPr>
                  <w:i/>
                  <w:szCs w:val="18"/>
                </w:rPr>
                <w:t>whole is</w:t>
              </w:r>
            </w:ins>
            <w:proofErr w:type="gramEnd"/>
            <w:r w:rsidR="00673FF2">
              <w:rPr>
                <w:i/>
                <w:szCs w:val="18"/>
              </w:rPr>
              <w:t xml:space="preserve"> </w:t>
            </w:r>
            <w:del w:id="47" w:author="Axel Hahn" w:date="2019-04-04T07:41:00Z">
              <w:r w:rsidR="00673FF2" w:rsidDel="000D4E8B">
                <w:rPr>
                  <w:i/>
                  <w:szCs w:val="18"/>
                </w:rPr>
                <w:delText>strives for harmonization of AtoN delivery through</w:delText>
              </w:r>
            </w:del>
            <w:ins w:id="48" w:author="Axel Hahn" w:date="2019-04-04T07:41:00Z">
              <w:r w:rsidR="000D4E8B">
                <w:rPr>
                  <w:i/>
                  <w:szCs w:val="18"/>
                </w:rPr>
                <w:t>base</w:t>
              </w:r>
            </w:ins>
            <w:ins w:id="49" w:author="Axel Hahn" w:date="2019-04-04T07:42:00Z">
              <w:r w:rsidR="000D4E8B">
                <w:rPr>
                  <w:i/>
                  <w:szCs w:val="18"/>
                </w:rPr>
                <w:t>d on</w:t>
              </w:r>
            </w:ins>
            <w:r w:rsidR="00673FF2">
              <w:rPr>
                <w:i/>
                <w:szCs w:val="18"/>
              </w:rPr>
              <w:t xml:space="preserve"> international cooperation and strong institutional partnerships.</w:t>
            </w:r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6003B31B" w:rsidR="009836D4" w:rsidRDefault="009836D4" w:rsidP="009836D4"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7F935625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</w:t>
            </w:r>
            <w:ins w:id="50" w:author="Axel Hahn" w:date="2019-04-04T07:43:00Z">
              <w:r w:rsidR="004C6C36">
                <w:rPr>
                  <w:i/>
                  <w:szCs w:val="18"/>
                </w:rPr>
                <w:t xml:space="preserve">its members, </w:t>
              </w:r>
            </w:ins>
            <w:r>
              <w:rPr>
                <w:i/>
                <w:szCs w:val="18"/>
              </w:rPr>
              <w:t>the IMO, IHO and</w:t>
            </w:r>
            <w:del w:id="51" w:author="Axel Hahn" w:date="2019-04-04T07:43:00Z">
              <w:r w:rsidDel="004C6C36">
                <w:rPr>
                  <w:i/>
                  <w:szCs w:val="18"/>
                </w:rPr>
                <w:delText xml:space="preserve"> a</w:delText>
              </w:r>
            </w:del>
            <w:r>
              <w:rPr>
                <w:i/>
                <w:szCs w:val="18"/>
              </w:rPr>
              <w:t xml:space="preserve"> </w:t>
            </w:r>
            <w:del w:id="52" w:author="Axel Hahn" w:date="2019-04-04T07:43:00Z">
              <w:r w:rsidDel="004C6C36">
                <w:rPr>
                  <w:i/>
                  <w:szCs w:val="18"/>
                </w:rPr>
                <w:delText xml:space="preserve">number of </w:delText>
              </w:r>
            </w:del>
            <w:r>
              <w:rPr>
                <w:i/>
                <w:szCs w:val="18"/>
              </w:rPr>
              <w:t xml:space="preserve">other </w:t>
            </w:r>
            <w:r w:rsidR="00673FF2">
              <w:rPr>
                <w:i/>
                <w:szCs w:val="18"/>
              </w:rPr>
              <w:t xml:space="preserve">organizations to improve maritime safety and to </w:t>
            </w:r>
            <w:del w:id="53" w:author="Axel Hahn" w:date="2019-04-04T07:44:00Z">
              <w:r w:rsidR="00673FF2" w:rsidDel="004C6C36">
                <w:rPr>
                  <w:i/>
                  <w:szCs w:val="18"/>
                </w:rPr>
                <w:delText xml:space="preserve">further </w:delText>
              </w:r>
            </w:del>
            <w:r w:rsidR="00673FF2">
              <w:rPr>
                <w:i/>
                <w:szCs w:val="18"/>
              </w:rPr>
              <w:t>protect</w:t>
            </w:r>
            <w:del w:id="54" w:author="Axel Hahn" w:date="2019-04-04T07:44:00Z">
              <w:r w:rsidR="00673FF2" w:rsidDel="004C6C36">
                <w:rPr>
                  <w:i/>
                  <w:szCs w:val="18"/>
                </w:rPr>
                <w:delText xml:space="preserve">ion of </w:delText>
              </w:r>
            </w:del>
            <w:ins w:id="55" w:author="Axel Hahn" w:date="2019-04-04T07:44:00Z">
              <w:r w:rsidR="004C6C36">
                <w:rPr>
                  <w:i/>
                  <w:szCs w:val="18"/>
                </w:rPr>
                <w:t xml:space="preserve"> </w:t>
              </w:r>
            </w:ins>
            <w:r w:rsidR="00673FF2">
              <w:rPr>
                <w:i/>
                <w:szCs w:val="18"/>
              </w:rPr>
              <w:t>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772E4B3D" w14:textId="75D74954" w:rsidR="00207F87" w:rsidRDefault="00207F87" w:rsidP="009836D4"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>A promotes innovation and recognizes the importance of the involvement of the industry 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97FD1" w14:textId="77777777" w:rsidR="00207BD0" w:rsidRDefault="00207BD0" w:rsidP="003274DB">
      <w:r>
        <w:separator/>
      </w:r>
    </w:p>
    <w:p w14:paraId="517948C5" w14:textId="77777777" w:rsidR="00207BD0" w:rsidRDefault="00207BD0"/>
  </w:endnote>
  <w:endnote w:type="continuationSeparator" w:id="0">
    <w:p w14:paraId="7F750182" w14:textId="77777777" w:rsidR="00207BD0" w:rsidRDefault="00207BD0" w:rsidP="003274DB">
      <w:r>
        <w:continuationSeparator/>
      </w:r>
    </w:p>
    <w:p w14:paraId="46C7D535" w14:textId="77777777" w:rsidR="00207BD0" w:rsidRDefault="00207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288F" w14:textId="77777777" w:rsidR="00917F46" w:rsidRDefault="0091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9836D4" w:rsidRPr="004664A8" w:rsidRDefault="009836D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6BE73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6A5D" w14:textId="77777777" w:rsidR="00917F46" w:rsidRDefault="00917F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9836D4" w:rsidRPr="007A72CF" w:rsidRDefault="009836D4" w:rsidP="007A72CF">
    <w:pPr>
      <w:pStyle w:val="Footer"/>
      <w:rPr>
        <w:sz w:val="15"/>
        <w:szCs w:val="15"/>
      </w:rPr>
    </w:pPr>
  </w:p>
  <w:p w14:paraId="148F4FB1" w14:textId="77777777" w:rsidR="009836D4" w:rsidRDefault="009836D4" w:rsidP="007A72CF">
    <w:pPr>
      <w:pStyle w:val="Footerportrait"/>
    </w:pPr>
  </w:p>
  <w:p w14:paraId="58F0EC2D" w14:textId="0474C76A" w:rsidR="009836D4" w:rsidRPr="007A72CF" w:rsidRDefault="00AF6DC3" w:rsidP="007A72CF">
    <w:pPr>
      <w:pStyle w:val="Footerportrait"/>
      <w:rPr>
        <w:rStyle w:val="PageNumber"/>
      </w:rPr>
    </w:pPr>
    <w:fldSimple w:instr=" STYLEREF &quot;Document type&quot; \* MERGEFORMAT ">
      <w:r w:rsidR="00ED2239">
        <w:t>IALA Recommendation</w:t>
      </w:r>
    </w:fldSimple>
    <w:r w:rsidR="009836D4">
      <w:t xml:space="preserve"> </w:t>
    </w:r>
    <w:fldSimple w:instr=" STYLEREF &quot;Document number&quot; \* MERGEFORMAT ">
      <w:r w:rsidR="00ED2239">
        <w:t>R1004</w:t>
      </w:r>
    </w:fldSimple>
    <w:r w:rsidR="009836D4">
      <w:t xml:space="preserve"> </w:t>
    </w:r>
    <w:fldSimple w:instr=" STYLEREF &quot;Document name&quot; \* MERGEFORMAT ">
      <w:r w:rsidR="00ED2239">
        <w:t>Environmental Management in the Provision of Marine Aids to Navigation</w:t>
      </w:r>
    </w:fldSimple>
    <w:r w:rsidR="009836D4">
      <w:tab/>
    </w:r>
  </w:p>
  <w:p w14:paraId="2DA16100" w14:textId="40BF32BC" w:rsidR="009836D4" w:rsidRDefault="00AF6DC3" w:rsidP="007A72CF">
    <w:pPr>
      <w:pStyle w:val="Footerportrait"/>
    </w:pPr>
    <w:fldSimple w:instr=" STYLEREF &quot;Edition number&quot; \* MERGEFORMAT ">
      <w:r w:rsidR="00ED2239">
        <w:t>Edition 2.0</w:t>
      </w:r>
    </w:fldSimple>
    <w:r w:rsidR="009836D4">
      <w:t xml:space="preserve"> </w:t>
    </w:r>
    <w:fldSimple w:instr=" STYLEREF &quot;Document date&quot; \* MERGEFORMAT ">
      <w:r w:rsidR="00ED2239">
        <w:t>March 2019</w:t>
      </w:r>
    </w:fldSimple>
    <w:r w:rsidR="009836D4">
      <w:tab/>
    </w:r>
    <w:r w:rsidR="009836D4" w:rsidRPr="007A72CF">
      <w:t xml:space="preserve">P </w:t>
    </w:r>
    <w:r w:rsidR="009836D4" w:rsidRPr="007A72CF">
      <w:fldChar w:fldCharType="begin"/>
    </w:r>
    <w:r w:rsidR="009836D4" w:rsidRPr="007A72CF">
      <w:instrText xml:space="preserve">PAGE  </w:instrText>
    </w:r>
    <w:r w:rsidR="009836D4" w:rsidRPr="007A72CF">
      <w:fldChar w:fldCharType="separate"/>
    </w:r>
    <w:r w:rsidR="009836D4">
      <w:t>3</w:t>
    </w:r>
    <w:r w:rsidR="009836D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7B9EC" w14:textId="77777777" w:rsidR="00207BD0" w:rsidRDefault="00207BD0" w:rsidP="003274DB">
      <w:r>
        <w:separator/>
      </w:r>
    </w:p>
    <w:p w14:paraId="086448C3" w14:textId="77777777" w:rsidR="00207BD0" w:rsidRDefault="00207BD0"/>
  </w:footnote>
  <w:footnote w:type="continuationSeparator" w:id="0">
    <w:p w14:paraId="0A099B8F" w14:textId="77777777" w:rsidR="00207BD0" w:rsidRDefault="00207BD0" w:rsidP="003274DB">
      <w:r>
        <w:continuationSeparator/>
      </w:r>
    </w:p>
    <w:p w14:paraId="2DA1718D" w14:textId="77777777" w:rsidR="00207BD0" w:rsidRDefault="00207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7F" w14:textId="77777777" w:rsidR="00917F46" w:rsidRDefault="00917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169FB990" w:rsidR="009836D4" w:rsidRPr="00ED2A8D" w:rsidRDefault="009836D4" w:rsidP="00093FCD">
    <w:pPr>
      <w:pStyle w:val="Header"/>
      <w:jc w:val="right"/>
    </w:pPr>
    <w:r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322F4CBA" w:rsidR="009836D4" w:rsidRPr="00ED2A8D" w:rsidRDefault="00E139FC" w:rsidP="00917F46">
    <w:pPr>
      <w:pStyle w:val="Header"/>
      <w:jc w:val="right"/>
    </w:pPr>
    <w:r>
      <w:t>ENAV23-</w:t>
    </w:r>
    <w:r w:rsidR="00DF7416">
      <w:t>12.1.16.1</w:t>
    </w:r>
  </w:p>
  <w:p w14:paraId="5A55714A" w14:textId="77777777" w:rsidR="009836D4" w:rsidRDefault="009836D4" w:rsidP="008747E0">
    <w:pPr>
      <w:pStyle w:val="Header"/>
    </w:pPr>
  </w:p>
  <w:p w14:paraId="1AE80511" w14:textId="77777777" w:rsidR="009836D4" w:rsidRDefault="009836D4" w:rsidP="008747E0">
    <w:pPr>
      <w:pStyle w:val="Header"/>
    </w:pPr>
  </w:p>
  <w:p w14:paraId="52172734" w14:textId="77777777" w:rsidR="009836D4" w:rsidRDefault="009836D4" w:rsidP="008747E0">
    <w:pPr>
      <w:pStyle w:val="Header"/>
    </w:pPr>
  </w:p>
  <w:p w14:paraId="5D47E169" w14:textId="77777777" w:rsidR="009836D4" w:rsidRDefault="009836D4" w:rsidP="008747E0">
    <w:pPr>
      <w:pStyle w:val="Header"/>
    </w:pPr>
  </w:p>
  <w:p w14:paraId="299F6C16" w14:textId="77777777" w:rsidR="009836D4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9836D4" w:rsidRPr="00ED2A8D" w:rsidRDefault="009836D4" w:rsidP="008747E0">
    <w:pPr>
      <w:pStyle w:val="Header"/>
    </w:pPr>
  </w:p>
  <w:p w14:paraId="4859521B" w14:textId="77777777" w:rsidR="009836D4" w:rsidRPr="00ED2A8D" w:rsidRDefault="009836D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39B5" w14:textId="77777777" w:rsidR="00917F46" w:rsidRDefault="00917F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9836D4" w:rsidRPr="00ED2A8D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9836D4" w:rsidRPr="00ED2A8D" w:rsidRDefault="009836D4" w:rsidP="008747E0">
    <w:pPr>
      <w:pStyle w:val="Header"/>
    </w:pPr>
  </w:p>
  <w:p w14:paraId="248ABD6E" w14:textId="77777777" w:rsidR="009836D4" w:rsidRDefault="009836D4" w:rsidP="008747E0">
    <w:pPr>
      <w:pStyle w:val="Header"/>
    </w:pPr>
  </w:p>
  <w:p w14:paraId="7991EFF6" w14:textId="77777777" w:rsidR="009836D4" w:rsidRDefault="009836D4" w:rsidP="008747E0">
    <w:pPr>
      <w:pStyle w:val="Header"/>
    </w:pPr>
  </w:p>
  <w:p w14:paraId="6EAFA9C0" w14:textId="77777777" w:rsidR="009836D4" w:rsidRDefault="009836D4" w:rsidP="008747E0">
    <w:pPr>
      <w:pStyle w:val="Header"/>
    </w:pPr>
  </w:p>
  <w:p w14:paraId="64100E7A" w14:textId="3DA8EBCB" w:rsidR="009836D4" w:rsidRPr="00441393" w:rsidRDefault="009836D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9836D4" w:rsidRPr="00ED2A8D" w:rsidRDefault="009836D4" w:rsidP="008747E0">
    <w:pPr>
      <w:pStyle w:val="Header"/>
    </w:pPr>
  </w:p>
  <w:p w14:paraId="75C61BDE" w14:textId="77777777" w:rsidR="009836D4" w:rsidRPr="00AC33A2" w:rsidRDefault="009836D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9836D4" w:rsidRPr="00667792" w:rsidRDefault="009836D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vin Gregory">
    <w15:presenceInfo w15:providerId="Windows Live" w15:userId="bc49999eed2a898f"/>
  </w15:person>
  <w15:person w15:author="Axel Hahn">
    <w15:presenceInfo w15:providerId="None" w15:userId="Axel Hah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3B40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D4E8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BD0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02E2"/>
    <w:rsid w:val="0036382D"/>
    <w:rsid w:val="00380350"/>
    <w:rsid w:val="00380B4E"/>
    <w:rsid w:val="003816E4"/>
    <w:rsid w:val="0038348D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C6C36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449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1A9B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6F3063"/>
    <w:rsid w:val="0071587C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17F46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75F6D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AF6DC3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03098"/>
    <w:rsid w:val="00C133BE"/>
    <w:rsid w:val="00C222B4"/>
    <w:rsid w:val="00C274FE"/>
    <w:rsid w:val="00C35CF6"/>
    <w:rsid w:val="00C36028"/>
    <w:rsid w:val="00C40754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F56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C02F9"/>
    <w:rsid w:val="00DD1394"/>
    <w:rsid w:val="00DD1DE5"/>
    <w:rsid w:val="00DE0893"/>
    <w:rsid w:val="00DE2814"/>
    <w:rsid w:val="00DF172E"/>
    <w:rsid w:val="00DF68EA"/>
    <w:rsid w:val="00DF7416"/>
    <w:rsid w:val="00E01272"/>
    <w:rsid w:val="00E03846"/>
    <w:rsid w:val="00E139FC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239"/>
    <w:rsid w:val="00ED2A8D"/>
    <w:rsid w:val="00ED4039"/>
    <w:rsid w:val="00ED4818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006B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8B3C8-3433-4FA2-9ED9-DB3E9CFF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3</cp:revision>
  <cp:lastPrinted>2017-06-21T06:56:00Z</cp:lastPrinted>
  <dcterms:created xsi:type="dcterms:W3CDTF">2019-04-04T14:34:00Z</dcterms:created>
  <dcterms:modified xsi:type="dcterms:W3CDTF">2019-04-05T03:07:00Z</dcterms:modified>
  <cp:category/>
</cp:coreProperties>
</file>